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B26" w:rsidRPr="00027B26" w:rsidRDefault="00FB2A8B" w:rsidP="00027B26">
      <w:pPr>
        <w:tabs>
          <w:tab w:val="left" w:pos="5670"/>
        </w:tabs>
        <w:textAlignment w:val="auto"/>
        <w:rPr>
          <w:rFonts w:ascii="Arial" w:hAnsi="Arial" w:cs="Arial"/>
          <w:b/>
          <w:sz w:val="24"/>
          <w:szCs w:val="24"/>
        </w:rPr>
      </w:pPr>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r w:rsidR="00027B26"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za kterou jedná Mgr</w:t>
      </w:r>
      <w:r w:rsidR="00027B26">
        <w:rPr>
          <w:rFonts w:ascii="Arial" w:hAnsi="Arial" w:cs="Arial"/>
          <w:bCs/>
          <w:color w:val="000000"/>
          <w:sz w:val="24"/>
          <w:szCs w:val="24"/>
        </w:rPr>
        <w:t xml:space="preserve">. Zdeněk Dvořák, </w:t>
      </w:r>
      <w:r w:rsidR="00607548">
        <w:rPr>
          <w:rFonts w:ascii="Arial" w:hAnsi="Arial" w:cs="Arial"/>
          <w:bCs/>
          <w:color w:val="000000"/>
          <w:sz w:val="24"/>
          <w:szCs w:val="24"/>
        </w:rPr>
        <w:t>MPA</w:t>
      </w:r>
      <w:r>
        <w:rPr>
          <w:rFonts w:ascii="Arial" w:hAnsi="Arial" w:cs="Arial"/>
          <w:bCs/>
          <w:color w:val="000000"/>
          <w:sz w:val="24"/>
          <w:szCs w:val="24"/>
        </w:rPr>
        <w:t xml:space="preserve">, </w:t>
      </w:r>
      <w:r w:rsidR="00027B26">
        <w:rPr>
          <w:rFonts w:ascii="Arial" w:hAnsi="Arial" w:cs="Arial"/>
          <w:bCs/>
          <w:color w:val="000000"/>
          <w:sz w:val="24"/>
          <w:szCs w:val="24"/>
        </w:rPr>
        <w:t>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006876BF">
        <w:rPr>
          <w:rFonts w:ascii="Arial" w:hAnsi="Arial" w:cs="Arial"/>
          <w:sz w:val="24"/>
          <w:szCs w:val="24"/>
        </w:rPr>
        <w:t xml:space="preserve">výlučným vlastníkem </w:t>
      </w:r>
      <w:r w:rsidRPr="005D6F71">
        <w:rPr>
          <w:rFonts w:ascii="Arial" w:hAnsi="Arial" w:cs="Arial"/>
          <w:sz w:val="24"/>
          <w:szCs w:val="24"/>
          <w:highlight w:val="yellow"/>
        </w:rPr>
        <w:t xml:space="preserve">pozemku </w:t>
      </w:r>
      <w:r w:rsidR="000C3000" w:rsidRPr="00771987">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w:t>
      </w:r>
      <w:r w:rsidR="000C3000" w:rsidRPr="00771987">
        <w:rPr>
          <w:rFonts w:ascii="Arial" w:hAnsi="Arial" w:cs="Arial"/>
          <w:sz w:val="24"/>
          <w:szCs w:val="24"/>
        </w:rPr>
        <w:t xml:space="preserve"> druh pozemku</w:t>
      </w:r>
      <w:r w:rsidR="00A41181" w:rsidRPr="00771987">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297303">
        <w:rPr>
          <w:rFonts w:ascii="Arial" w:hAnsi="Arial" w:cs="Arial"/>
          <w:sz w:val="24"/>
          <w:szCs w:val="24"/>
        </w:rPr>
        <w:t xml:space="preserve"> </w:t>
      </w:r>
      <w:r w:rsidR="00297303" w:rsidRPr="00297303">
        <w:rPr>
          <w:rFonts w:ascii="Arial" w:hAnsi="Arial" w:cs="Arial"/>
          <w:sz w:val="24"/>
          <w:szCs w:val="24"/>
        </w:rPr>
        <w:t xml:space="preserve">o </w:t>
      </w:r>
      <w:r w:rsidR="00A41181" w:rsidRPr="00297303">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r w:rsidR="00181A0F" w:rsidRPr="00771987">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6876BF">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277A26"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k.ú. </w:t>
      </w:r>
      <w:r w:rsidR="009F06E9">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277A26"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277A26"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6876BF">
        <w:rPr>
          <w:rFonts w:ascii="Arial" w:hAnsi="Arial" w:cs="Arial"/>
          <w:sz w:val="24"/>
          <w:szCs w:val="24"/>
          <w:highlight w:val="yellow"/>
        </w:rPr>
        <w:t>/</w:t>
      </w:r>
      <w:r w:rsidRPr="005D6F71">
        <w:rPr>
          <w:rFonts w:ascii="Arial" w:hAnsi="Arial" w:cs="Arial"/>
          <w:sz w:val="24"/>
          <w:szCs w:val="24"/>
          <w:highlight w:val="yellow"/>
        </w:rPr>
        <w:t>stavebního pozemku</w:t>
      </w:r>
      <w:ins w:id="0" w:author="Autor">
        <w:r w:rsidR="008076DE">
          <w:rPr>
            <w:rFonts w:ascii="Arial" w:hAnsi="Arial" w:cs="Arial"/>
            <w:sz w:val="24"/>
            <w:szCs w:val="24"/>
          </w:rPr>
          <w:t>, včetně všech součástí a příslušenství,</w:t>
        </w:r>
      </w:ins>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ins w:id="1" w:author="Autor">
        <w:r w:rsidR="008076DE">
          <w:rPr>
            <w:rFonts w:ascii="Arial" w:hAnsi="Arial" w:cs="Arial"/>
            <w:sz w:val="24"/>
            <w:szCs w:val="24"/>
          </w:rPr>
          <w:t>.</w:t>
        </w:r>
      </w:ins>
      <w:r w:rsidR="00297303">
        <w:rPr>
          <w:rFonts w:ascii="Arial" w:hAnsi="Arial" w:cs="Arial"/>
          <w:sz w:val="24"/>
          <w:szCs w:val="24"/>
        </w:rPr>
        <w:t xml:space="preserve"> </w:t>
      </w:r>
      <w:del w:id="2" w:author="Autor">
        <w:r w:rsidR="00297303" w:rsidDel="008076DE">
          <w:rPr>
            <w:rFonts w:ascii="Arial" w:hAnsi="Arial" w:cs="Arial"/>
            <w:sz w:val="24"/>
            <w:szCs w:val="24"/>
          </w:rPr>
          <w:delText xml:space="preserve">a hodnota trvalých porostů </w:delText>
        </w:r>
        <w:r w:rsidR="00297303" w:rsidDel="008076DE">
          <w:rPr>
            <w:rFonts w:ascii="Arial" w:hAnsi="Arial" w:cs="Arial"/>
            <w:sz w:val="24"/>
            <w:szCs w:val="24"/>
            <w:highlight w:val="green"/>
          </w:rPr>
          <w:delText>bude doplněno</w:delText>
        </w:r>
        <w:r w:rsidR="00297303" w:rsidDel="008076DE">
          <w:rPr>
            <w:rFonts w:ascii="Arial" w:hAnsi="Arial" w:cs="Arial"/>
            <w:sz w:val="24"/>
            <w:szCs w:val="24"/>
          </w:rPr>
          <w:delText xml:space="preserve"> Kč</w:delText>
        </w:r>
        <w:r w:rsidDel="008076DE">
          <w:rPr>
            <w:rFonts w:ascii="Arial" w:hAnsi="Arial" w:cs="Arial"/>
            <w:sz w:val="24"/>
            <w:szCs w:val="24"/>
          </w:rPr>
          <w:delText xml:space="preserve">. Hodnota předmětu smlouvy činí dle znaleckého posudku </w:delText>
        </w:r>
        <w:r w:rsidR="009F06E9" w:rsidDel="008076DE">
          <w:rPr>
            <w:rFonts w:ascii="Arial" w:hAnsi="Arial" w:cs="Arial"/>
            <w:sz w:val="24"/>
            <w:szCs w:val="24"/>
            <w:highlight w:val="green"/>
          </w:rPr>
          <w:delText>bude doplněno</w:delText>
        </w:r>
        <w:r w:rsidDel="008076DE">
          <w:rPr>
            <w:rFonts w:ascii="Arial" w:hAnsi="Arial" w:cs="Arial"/>
            <w:sz w:val="24"/>
            <w:szCs w:val="24"/>
          </w:rPr>
          <w:delText>- Kč.</w:delText>
        </w:r>
      </w:del>
    </w:p>
    <w:p w:rsidR="002D669F" w:rsidRDefault="00277A26"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ust. § 3b zák. č. 416/2009 Sb.</w:t>
      </w:r>
    </w:p>
    <w:p w:rsidR="002D669F" w:rsidRDefault="00277A26"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277A26"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ust.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 xml:space="preserve">Sb.“) zveřejněn po dobu nejméně 15 dnů před projednáním v orgánech obce na úřední desce obce obecního úřadu a že zastupitelstvo obce rozhodlo v souladu s ust.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w:t>
      </w:r>
      <w:r>
        <w:rPr>
          <w:rFonts w:ascii="Arial" w:hAnsi="Arial" w:cs="Arial"/>
          <w:sz w:val="24"/>
          <w:szCs w:val="24"/>
        </w:rPr>
        <w:lastRenderedPageBreak/>
        <w:t xml:space="preserve">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277A26"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277A26"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277A26"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277A2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277A26"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 xml:space="preserve">(Varianta podle charakteru/typu stavby: „V souladu s ust. § 5 odst. 4 zákona č. 184/2006 Sb.,o odnětí </w:t>
      </w:r>
      <w:r w:rsidR="00FA7E8A" w:rsidRPr="00FB2A8B">
        <w:rPr>
          <w:rFonts w:ascii="Arial" w:hAnsi="Arial" w:cs="Arial"/>
          <w:i/>
          <w:sz w:val="24"/>
          <w:szCs w:val="24"/>
          <w:highlight w:val="yellow"/>
        </w:rPr>
        <w:lastRenderedPageBreak/>
        <w:t>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277A2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277A26"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Prodávající</w:t>
      </w:r>
      <w:r w:rsidR="007E3F48">
        <w:rPr>
          <w:rFonts w:ascii="Arial" w:hAnsi="Arial" w:cs="Arial"/>
          <w:sz w:val="24"/>
          <w:szCs w:val="24"/>
        </w:rPr>
        <w:t xml:space="preserve"> </w:t>
      </w:r>
      <w:r w:rsidR="006D5106">
        <w:rPr>
          <w:rFonts w:ascii="Arial" w:hAnsi="Arial" w:cs="Arial"/>
          <w:sz w:val="24"/>
          <w:szCs w:val="24"/>
        </w:rPr>
        <w:t>a kupující jsou</w:t>
      </w:r>
      <w:r w:rsidR="00133C67">
        <w:rPr>
          <w:rFonts w:ascii="Arial" w:hAnsi="Arial" w:cs="Arial"/>
          <w:sz w:val="24"/>
          <w:szCs w:val="24"/>
        </w:rPr>
        <w:t xml:space="preserve"> subjekt</w:t>
      </w:r>
      <w:r w:rsidR="006D5106">
        <w:rPr>
          <w:rFonts w:ascii="Arial" w:hAnsi="Arial" w:cs="Arial"/>
          <w:sz w:val="24"/>
          <w:szCs w:val="24"/>
        </w:rPr>
        <w:t>y</w:t>
      </w:r>
      <w:r w:rsidR="00133C67">
        <w:rPr>
          <w:rFonts w:ascii="Arial" w:hAnsi="Arial" w:cs="Arial"/>
          <w:sz w:val="24"/>
          <w:szCs w:val="24"/>
        </w:rPr>
        <w:t xml:space="preserve">, </w:t>
      </w:r>
      <w:r w:rsidR="006D5106">
        <w:rPr>
          <w:rFonts w:ascii="Arial" w:hAnsi="Arial" w:cs="Arial"/>
          <w:sz w:val="24"/>
          <w:szCs w:val="24"/>
        </w:rPr>
        <w:t xml:space="preserve">které </w:t>
      </w:r>
      <w:r w:rsidR="00133C67">
        <w:rPr>
          <w:rFonts w:ascii="Arial" w:hAnsi="Arial" w:cs="Arial"/>
          <w:sz w:val="24"/>
          <w:szCs w:val="24"/>
        </w:rPr>
        <w:t>nes</w:t>
      </w:r>
      <w:r w:rsidR="006D5106">
        <w:rPr>
          <w:rFonts w:ascii="Arial" w:hAnsi="Arial" w:cs="Arial"/>
          <w:sz w:val="24"/>
          <w:szCs w:val="24"/>
        </w:rPr>
        <w:t>ou</w:t>
      </w:r>
      <w:r w:rsidR="00133C67">
        <w:rPr>
          <w:rFonts w:ascii="Arial" w:hAnsi="Arial" w:cs="Arial"/>
          <w:sz w:val="24"/>
          <w:szCs w:val="24"/>
        </w:rPr>
        <w:t xml:space="preserv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D2435E" w:rsidRPr="00D2435E">
        <w:rPr>
          <w:rFonts w:ascii="Arial" w:hAnsi="Arial" w:cs="Arial"/>
          <w:b/>
          <w:sz w:val="24"/>
          <w:szCs w:val="24"/>
        </w:rPr>
        <w:t>zákon o registru smluv</w:t>
      </w:r>
      <w:r w:rsidR="00FA7E8A">
        <w:rPr>
          <w:rFonts w:ascii="Arial" w:hAnsi="Arial" w:cs="Arial"/>
          <w:sz w:val="24"/>
          <w:szCs w:val="24"/>
        </w:rPr>
        <w:t>“)</w:t>
      </w:r>
      <w:r w:rsidR="00133C67">
        <w:rPr>
          <w:rFonts w:ascii="Arial" w:hAnsi="Arial" w:cs="Arial"/>
          <w:sz w:val="24"/>
          <w:szCs w:val="24"/>
        </w:rPr>
        <w:t xml:space="preserve"> v registru smluv vedeném pro</w:t>
      </w:r>
      <w:r w:rsidR="00FA7E8A">
        <w:rPr>
          <w:rFonts w:ascii="Arial" w:hAnsi="Arial" w:cs="Arial"/>
          <w:sz w:val="24"/>
          <w:szCs w:val="24"/>
        </w:rPr>
        <w:t xml:space="preserve"> tyto</w:t>
      </w:r>
      <w:r w:rsidR="00133C67">
        <w:rPr>
          <w:rFonts w:ascii="Arial" w:hAnsi="Arial" w:cs="Arial"/>
          <w:sz w:val="24"/>
          <w:szCs w:val="24"/>
        </w:rPr>
        <w:t xml:space="preserve"> účely Ministerstv</w:t>
      </w:r>
      <w:r w:rsidR="00FA7E8A">
        <w:rPr>
          <w:rFonts w:ascii="Arial" w:hAnsi="Arial" w:cs="Arial"/>
          <w:sz w:val="24"/>
          <w:szCs w:val="24"/>
        </w:rPr>
        <w:t>em</w:t>
      </w:r>
      <w:r w:rsidR="00133C67">
        <w:rPr>
          <w:rFonts w:ascii="Arial" w:hAnsi="Arial" w:cs="Arial"/>
          <w:sz w:val="24"/>
          <w:szCs w:val="24"/>
        </w:rPr>
        <w:t xml:space="preserve"> vnitra.</w:t>
      </w:r>
    </w:p>
    <w:p w:rsidR="00072F30" w:rsidRDefault="00277A26"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r>
      <w:r w:rsidR="006D5106">
        <w:rPr>
          <w:rFonts w:ascii="Arial" w:hAnsi="Arial" w:cs="Arial"/>
          <w:sz w:val="24"/>
          <w:szCs w:val="24"/>
        </w:rPr>
        <w:t xml:space="preserve">Prodávající uveřejní tuto smlouvy v registru smluv, a to do 30 dnů od podpisu této smlouvy, v rozsahu a způsobem z uvedeného zákona vyplývajícím. </w:t>
      </w:r>
      <w:r w:rsidR="000F5609" w:rsidRPr="000F5609">
        <w:rPr>
          <w:rFonts w:ascii="Arial" w:hAnsi="Arial" w:cs="Arial"/>
          <w:sz w:val="24"/>
          <w:szCs w:val="24"/>
        </w:rPr>
        <w:t>Tato smlouva nabývá platnosti dnem jejího podpisu oběma smluvními stranami a účinnosti dnem uveřejnění v registru smluv dle zákona o registru smluv.</w:t>
      </w:r>
    </w:p>
    <w:p w:rsidR="00072F30" w:rsidRDefault="00277A2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277A2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277A26"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277A26"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lastRenderedPageBreak/>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A5229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A5229D">
        <w:rPr>
          <w:rFonts w:ascii="Arial" w:hAnsi="Arial" w:cs="Arial"/>
          <w:sz w:val="24"/>
          <w:szCs w:val="24"/>
          <w:highlight w:val="yellow"/>
        </w:rPr>
        <w:t>těchto pozemků</w:t>
      </w:r>
      <w:bookmarkStart w:id="3" w:name="_GoBack"/>
      <w:bookmarkEnd w:id="3"/>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277A26"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277A26" w:rsidP="00C97A1F">
      <w:pPr>
        <w:jc w:val="both"/>
        <w:rPr>
          <w:rFonts w:ascii="Arial" w:hAnsi="Arial" w:cs="Arial"/>
          <w:sz w:val="24"/>
          <w:szCs w:val="24"/>
        </w:rPr>
      </w:pPr>
    </w:p>
    <w:p w:rsidR="00C97A1F" w:rsidRDefault="00277A26"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p.o.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C34E3E" w:rsidRPr="00B40A57">
        <w:rPr>
          <w:rFonts w:ascii="Arial" w:hAnsi="Arial" w:cs="Arial"/>
          <w:sz w:val="24"/>
          <w:szCs w:val="24"/>
        </w:rPr>
        <w:t>Mgr</w:t>
      </w:r>
      <w:r w:rsidR="00FA7E8A" w:rsidRPr="00B40A57">
        <w:rPr>
          <w:rFonts w:ascii="Arial" w:hAnsi="Arial" w:cs="Arial"/>
          <w:sz w:val="24"/>
          <w:szCs w:val="24"/>
        </w:rPr>
        <w:t xml:space="preserve">. Zdeněk Dvořák, </w:t>
      </w:r>
      <w:r w:rsidR="00607548" w:rsidRPr="00B40A57">
        <w:rPr>
          <w:rFonts w:ascii="Arial" w:hAnsi="Arial" w:cs="Arial"/>
          <w:sz w:val="24"/>
          <w:szCs w:val="24"/>
        </w:rPr>
        <w:t>MPA</w:t>
      </w:r>
      <w:r w:rsidR="00C34E3E" w:rsidRPr="00B40A57">
        <w:rPr>
          <w:rFonts w:ascii="Arial" w:hAnsi="Arial" w:cs="Arial"/>
          <w:sz w:val="24"/>
          <w:szCs w:val="24"/>
        </w:rPr>
        <w:t xml:space="preserve">, </w:t>
      </w:r>
      <w:r w:rsidR="00FA7E8A" w:rsidRPr="00B40A57">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A26" w:rsidRDefault="00277A26">
      <w:r>
        <w:separator/>
      </w:r>
    </w:p>
  </w:endnote>
  <w:endnote w:type="continuationSeparator" w:id="0">
    <w:p w:rsidR="00277A26" w:rsidRDefault="00277A2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13" w:rsidRDefault="001233A1">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13" w:rsidRDefault="001233A1">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8076DE">
      <w:rPr>
        <w:rStyle w:val="slostrnky"/>
        <w:noProof/>
      </w:rPr>
      <w:t>2</w:t>
    </w:r>
    <w:r>
      <w:rPr>
        <w:rStyle w:val="slostrnky"/>
      </w:rPr>
      <w:fldChar w:fldCharType="end"/>
    </w:r>
  </w:p>
  <w:p w:rsidR="009D0513" w:rsidRDefault="009D051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A26" w:rsidRDefault="00277A26">
      <w:r>
        <w:separator/>
      </w:r>
    </w:p>
  </w:footnote>
  <w:footnote w:type="continuationSeparator" w:id="0">
    <w:p w:rsidR="00277A26" w:rsidRDefault="00277A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3F01"/>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4274"/>
  </w:hdrShapeDefaults>
  <w:footnotePr>
    <w:footnote w:id="-1"/>
    <w:footnote w:id="0"/>
  </w:footnotePr>
  <w:endnotePr>
    <w:endnote w:id="-1"/>
    <w:endnote w:id="0"/>
  </w:endnotePr>
  <w:compat>
    <w:balanceSingleByteDoubleByteWidth/>
    <w:doNotLeaveBackslashAlone/>
    <w:ulTrailSpace/>
    <w:doNotExpandShiftReturn/>
  </w:compat>
  <w:rsids>
    <w:rsidRoot w:val="00B33D3E"/>
    <w:rsid w:val="00007D17"/>
    <w:rsid w:val="000150F8"/>
    <w:rsid w:val="00021157"/>
    <w:rsid w:val="00022493"/>
    <w:rsid w:val="00022DFB"/>
    <w:rsid w:val="00025F2C"/>
    <w:rsid w:val="00027B26"/>
    <w:rsid w:val="00031258"/>
    <w:rsid w:val="0004050B"/>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6D35"/>
    <w:rsid w:val="000E2D72"/>
    <w:rsid w:val="000E4A69"/>
    <w:rsid w:val="000E5BEB"/>
    <w:rsid w:val="000F5609"/>
    <w:rsid w:val="000F7F02"/>
    <w:rsid w:val="001233A1"/>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81A0F"/>
    <w:rsid w:val="00186CC2"/>
    <w:rsid w:val="001917F7"/>
    <w:rsid w:val="001B51AD"/>
    <w:rsid w:val="001C2ACF"/>
    <w:rsid w:val="001D37D1"/>
    <w:rsid w:val="001D3CE2"/>
    <w:rsid w:val="001D4764"/>
    <w:rsid w:val="001D5842"/>
    <w:rsid w:val="001E274A"/>
    <w:rsid w:val="001E4CF6"/>
    <w:rsid w:val="001E64E0"/>
    <w:rsid w:val="001F0819"/>
    <w:rsid w:val="001F49C5"/>
    <w:rsid w:val="001F545D"/>
    <w:rsid w:val="002004EF"/>
    <w:rsid w:val="00210110"/>
    <w:rsid w:val="002117B3"/>
    <w:rsid w:val="00216B3C"/>
    <w:rsid w:val="00217357"/>
    <w:rsid w:val="002339EB"/>
    <w:rsid w:val="00234E17"/>
    <w:rsid w:val="00237D69"/>
    <w:rsid w:val="002416A8"/>
    <w:rsid w:val="00241833"/>
    <w:rsid w:val="00244B82"/>
    <w:rsid w:val="0025385D"/>
    <w:rsid w:val="00255334"/>
    <w:rsid w:val="00255D33"/>
    <w:rsid w:val="00263C14"/>
    <w:rsid w:val="00265C90"/>
    <w:rsid w:val="0026690C"/>
    <w:rsid w:val="002739F6"/>
    <w:rsid w:val="00277A26"/>
    <w:rsid w:val="0029017A"/>
    <w:rsid w:val="002920C3"/>
    <w:rsid w:val="0029270A"/>
    <w:rsid w:val="00297303"/>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11FD"/>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5733"/>
    <w:rsid w:val="00456AB2"/>
    <w:rsid w:val="004571B1"/>
    <w:rsid w:val="00457459"/>
    <w:rsid w:val="00465EC5"/>
    <w:rsid w:val="00474465"/>
    <w:rsid w:val="00492B23"/>
    <w:rsid w:val="00495DB6"/>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876BF"/>
    <w:rsid w:val="0069510F"/>
    <w:rsid w:val="006A3429"/>
    <w:rsid w:val="006C365E"/>
    <w:rsid w:val="006C7A89"/>
    <w:rsid w:val="006D5106"/>
    <w:rsid w:val="006D5CA7"/>
    <w:rsid w:val="006E3480"/>
    <w:rsid w:val="00704405"/>
    <w:rsid w:val="007133E8"/>
    <w:rsid w:val="0071475F"/>
    <w:rsid w:val="00714CF3"/>
    <w:rsid w:val="00723ED9"/>
    <w:rsid w:val="0073169B"/>
    <w:rsid w:val="0074177A"/>
    <w:rsid w:val="00746BDF"/>
    <w:rsid w:val="00747A29"/>
    <w:rsid w:val="00751EBE"/>
    <w:rsid w:val="0076068F"/>
    <w:rsid w:val="00761F63"/>
    <w:rsid w:val="00770B1B"/>
    <w:rsid w:val="00771987"/>
    <w:rsid w:val="007862E5"/>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803880"/>
    <w:rsid w:val="00803C7C"/>
    <w:rsid w:val="008076DE"/>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E2E95"/>
    <w:rsid w:val="008E393B"/>
    <w:rsid w:val="008E4085"/>
    <w:rsid w:val="008F0409"/>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F06E9"/>
    <w:rsid w:val="00A049C0"/>
    <w:rsid w:val="00A10DF3"/>
    <w:rsid w:val="00A11395"/>
    <w:rsid w:val="00A11EBE"/>
    <w:rsid w:val="00A16BB1"/>
    <w:rsid w:val="00A20A1E"/>
    <w:rsid w:val="00A20CDC"/>
    <w:rsid w:val="00A2582E"/>
    <w:rsid w:val="00A323AB"/>
    <w:rsid w:val="00A36892"/>
    <w:rsid w:val="00A41181"/>
    <w:rsid w:val="00A5229D"/>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3B74"/>
    <w:rsid w:val="00B85CCA"/>
    <w:rsid w:val="00B87169"/>
    <w:rsid w:val="00B90ADB"/>
    <w:rsid w:val="00BA2D04"/>
    <w:rsid w:val="00BA645D"/>
    <w:rsid w:val="00BD48A9"/>
    <w:rsid w:val="00BD78F3"/>
    <w:rsid w:val="00BE3139"/>
    <w:rsid w:val="00BE4A94"/>
    <w:rsid w:val="00BE69A6"/>
    <w:rsid w:val="00BF18B1"/>
    <w:rsid w:val="00BF757E"/>
    <w:rsid w:val="00BF7EAB"/>
    <w:rsid w:val="00C05DAF"/>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77EB"/>
    <w:rsid w:val="00CD3BB8"/>
    <w:rsid w:val="00CD41DA"/>
    <w:rsid w:val="00CD4EEC"/>
    <w:rsid w:val="00CE17F7"/>
    <w:rsid w:val="00CE2038"/>
    <w:rsid w:val="00D01D96"/>
    <w:rsid w:val="00D11F53"/>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D2D02"/>
    <w:rsid w:val="00EF48A4"/>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F24"/>
    <w:rsid w:val="00FA7E8A"/>
    <w:rsid w:val="00FB22D0"/>
    <w:rsid w:val="00FB2A8B"/>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r="http://schemas.openxmlformats.org/officeDocument/2006/relationships" xmlns:w="http://schemas.openxmlformats.org/wordprocessingml/2006/main">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442A6B-D41C-4DFF-A32E-FAFFA392E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1624</Words>
  <Characters>9587</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2019-12-03T09:52:00Z</dcterms:created>
  <dcterms:modified xsi:type="dcterms:W3CDTF">2019-12-03T09:52:00Z</dcterms:modified>
</cp:coreProperties>
</file>